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FA37EA" w:rsidRPr="009D5DF3" w:rsidTr="00410396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FA37EA" w:rsidRPr="009D5DF3" w:rsidTr="00410396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 xml:space="preserve">NúcleoTemático: PRÁTICAS COMUNICACIONAIS </w:t>
            </w:r>
          </w:p>
        </w:tc>
      </w:tr>
      <w:tr w:rsidR="00FA37EA" w:rsidRPr="009D5DF3" w:rsidTr="00410396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>Nome do Componente Curricular: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>PROJETO PROFISSIONAL I (PERSPECTIVAS HISTÓRICAS DA COMUNICAÇÃO)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eastAsia="Calibri" w:hAnsiTheme="minorHAnsi" w:cs="Calibr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>Código do Componente Curricular: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37EA" w:rsidRPr="009D5DF3" w:rsidTr="00410396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 xml:space="preserve">Carga horária: 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>4 horas aula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>64h/76ha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  <w:lang w:val="pt-BR"/>
              </w:rPr>
            </w:pPr>
            <w:proofErr w:type="gramStart"/>
            <w:r w:rsidRPr="009D5DF3">
              <w:rPr>
                <w:rFonts w:asciiTheme="minorHAnsi" w:hAnsiTheme="minorHAnsi"/>
                <w:sz w:val="24"/>
                <w:szCs w:val="24"/>
                <w:lang w:val="pt-BR"/>
              </w:rPr>
              <w:t>( X</w:t>
            </w:r>
            <w:proofErr w:type="gramEnd"/>
            <w:r w:rsidRPr="009D5DF3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) Sala de aula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  <w:lang w:val="pt-BR"/>
              </w:rPr>
            </w:pPr>
            <w:proofErr w:type="gramStart"/>
            <w:r w:rsidRPr="009D5DF3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9D5DF3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 ) Laboratório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9D5DF3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9D5DF3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9D5DF3">
              <w:rPr>
                <w:rFonts w:asciiTheme="minorHAnsi" w:hAnsiTheme="minorHAns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 xml:space="preserve">Etapa: 2 </w:t>
            </w:r>
          </w:p>
        </w:tc>
      </w:tr>
      <w:tr w:rsidR="00FA37EA" w:rsidRPr="009D5DF3" w:rsidTr="00410396">
        <w:trPr>
          <w:trHeight w:val="221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sz w:val="24"/>
                <w:szCs w:val="24"/>
              </w:rPr>
              <w:t>Ementa: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Fonts w:asciiTheme="minorHAnsi" w:eastAsia="Calibri" w:hAnsiTheme="minorHAnsi" w:cs="Calibri"/>
                <w:sz w:val="24"/>
                <w:szCs w:val="24"/>
                <w:lang w:val="pt-BR"/>
              </w:rPr>
            </w:pPr>
            <w:r w:rsidRPr="009D5DF3">
              <w:rPr>
                <w:rFonts w:asciiTheme="minorHAnsi" w:eastAsia="Calibri" w:hAnsiTheme="minorHAnsi" w:cs="Calibri"/>
                <w:sz w:val="24"/>
                <w:szCs w:val="24"/>
                <w:lang w:val="pt-BR"/>
              </w:rPr>
              <w:t>Elaboração de projeto de pesquisa sob orientação docente, com o intuito de relacionar a história e as teorias da comunicação, com as práticas discursivas e expressivas humanas, buscando reflexões contemporâneas sobre a influência da comunicação na sociedade.</w:t>
            </w:r>
          </w:p>
        </w:tc>
      </w:tr>
      <w:tr w:rsidR="00FA37EA" w:rsidRPr="009D5DF3" w:rsidTr="00410396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Referências Bibliográficas</w:t>
                  </w: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color w:val="FF0000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color w:val="auto"/>
                      <w:sz w:val="24"/>
                      <w:szCs w:val="24"/>
                    </w:rPr>
                    <w:t>Apresentação do programa da disciplina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color w:val="FF0000"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Aula ConceituaL: História da Comunicação e seus fundamentos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 xml:space="preserve">MATTELART, Armand. 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i/>
                      <w:sz w:val="24"/>
                      <w:szCs w:val="24"/>
                    </w:rPr>
                    <w:t>História das teorias da comunicação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. São Paulo : Loyola, 2011</w:t>
                  </w: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Atividade em sala contemplando História da Comunicação e seus fundamentos</w:t>
                  </w: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Aula Conceitual: Semiótica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 xml:space="preserve">COELHO NETTO, J. T. 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i/>
                      <w:sz w:val="24"/>
                      <w:szCs w:val="24"/>
                    </w:rPr>
                    <w:t>Semiótica, Informação e Comunicação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. São Paulo: Perspectiva, 2003.</w:t>
                  </w: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lastRenderedPageBreak/>
                    <w:t>Atividade em sala contemplando a semiótica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Aula Conceitual: Semiologia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 xml:space="preserve">BARTHES, R.. 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i/>
                      <w:sz w:val="24"/>
                      <w:szCs w:val="24"/>
                    </w:rPr>
                    <w:t>O Óbvio e o Obtuso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. Rio de Janeiro: Editora Nova Fronteira, 1990.</w:t>
                  </w: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Cs/>
                      <w:i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Cs/>
                      <w:i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Atividade em sala contemplando a semiologia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4915E3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 fotografia como linguagem – leitura de imagem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D5DF3" w:rsidRPr="009D5DF3" w:rsidRDefault="009D5DF3" w:rsidP="009D5DF3">
                  <w:pPr>
                    <w:jc w:val="both"/>
                    <w:rPr>
                      <w:rFonts w:asciiTheme="minorHAnsi" w:hAnsiTheme="minorHAnsi" w:cs="Times New Roman"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Times New Roman"/>
                      <w:sz w:val="24"/>
                      <w:szCs w:val="24"/>
                    </w:rPr>
                    <w:t xml:space="preserve">SONTAG, S. </w:t>
                  </w:r>
                  <w:r w:rsidRPr="009D5DF3">
                    <w:rPr>
                      <w:rFonts w:asciiTheme="minorHAnsi" w:hAnsiTheme="minorHAnsi" w:cs="Times New Roman"/>
                      <w:i/>
                      <w:sz w:val="24"/>
                      <w:szCs w:val="24"/>
                    </w:rPr>
                    <w:t xml:space="preserve">Sobre Fotografia. </w:t>
                  </w:r>
                  <w:r w:rsidRPr="009D5DF3">
                    <w:rPr>
                      <w:rFonts w:asciiTheme="minorHAnsi" w:hAnsiTheme="minorHAnsi" w:cs="Times New Roman"/>
                      <w:sz w:val="24"/>
                      <w:szCs w:val="24"/>
                    </w:rPr>
                    <w:t>São Paulo: Companhia das letras, 2004.</w:t>
                  </w:r>
                </w:p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4915E3" w:rsidRPr="009D5DF3" w:rsidRDefault="004915E3" w:rsidP="004915E3">
                  <w:pPr>
                    <w:jc w:val="both"/>
                    <w:rPr>
                      <w:rFonts w:asciiTheme="minorHAnsi" w:hAnsiTheme="minorHAnsi" w:cs="Calibri"/>
                      <w:iCs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Calibri"/>
                      <w:iCs/>
                      <w:sz w:val="24"/>
                      <w:szCs w:val="24"/>
                    </w:rPr>
                    <w:t xml:space="preserve">PENN, G. Análise Semiótica de Imagens Paradas. In BAUER, M. W. GASKELL, </w:t>
                  </w:r>
                  <w:r w:rsidRPr="009D5DF3">
                    <w:rPr>
                      <w:rFonts w:asciiTheme="minorHAnsi" w:hAnsiTheme="minorHAnsi" w:cs="Calibri"/>
                      <w:i/>
                      <w:iCs/>
                      <w:sz w:val="24"/>
                      <w:szCs w:val="24"/>
                    </w:rPr>
                    <w:t>G. Pesquisa Qualitativa com Texto, Imagem e Som</w:t>
                  </w:r>
                  <w:r w:rsidRPr="009D5DF3">
                    <w:rPr>
                      <w:rFonts w:asciiTheme="minorHAnsi" w:hAnsiTheme="minorHAnsi" w:cs="Calibri"/>
                      <w:iCs/>
                      <w:sz w:val="24"/>
                      <w:szCs w:val="24"/>
                    </w:rPr>
                    <w:t>. Petrópolis: Vozes, 2007</w:t>
                  </w:r>
                </w:p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4915E3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O filme como linguagem -leitura de imagem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915E3" w:rsidRPr="009D5DF3" w:rsidRDefault="004915E3" w:rsidP="004915E3">
                  <w:pPr>
                    <w:jc w:val="both"/>
                    <w:rPr>
                      <w:rFonts w:asciiTheme="minorHAnsi" w:hAnsiTheme="minorHAnsi" w:cs="Calibri"/>
                      <w:iCs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Calibri"/>
                      <w:iCs/>
                      <w:sz w:val="24"/>
                      <w:szCs w:val="24"/>
                    </w:rPr>
                    <w:t xml:space="preserve">PENN, G. Análise Semiótica de Imagens Paradas. In BAUER, M. W. GASKELL, </w:t>
                  </w:r>
                  <w:r w:rsidRPr="009D5DF3">
                    <w:rPr>
                      <w:rFonts w:asciiTheme="minorHAnsi" w:hAnsiTheme="minorHAnsi" w:cs="Calibri"/>
                      <w:i/>
                      <w:iCs/>
                      <w:sz w:val="24"/>
                      <w:szCs w:val="24"/>
                    </w:rPr>
                    <w:t>G. Pesquisa Qualitativa com Texto, Imagem e Som</w:t>
                  </w:r>
                  <w:r w:rsidRPr="009D5DF3">
                    <w:rPr>
                      <w:rFonts w:asciiTheme="minorHAnsi" w:hAnsiTheme="minorHAnsi" w:cs="Calibri"/>
                      <w:iCs/>
                      <w:sz w:val="24"/>
                      <w:szCs w:val="24"/>
                    </w:rPr>
                    <w:t>. Petrópolis: Vozes, 2007</w:t>
                  </w:r>
                </w:p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Aula Conceitual: O espaço urbano</w:t>
                  </w:r>
                </w:p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Não-Lugar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CERTEAU, Michel de.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i/>
                      <w:sz w:val="24"/>
                      <w:szCs w:val="24"/>
                    </w:rPr>
                    <w:t xml:space="preserve"> A invenção do cotidiano. Arte do fazer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. Petrópolis. Vozes, 1994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.</w:t>
                  </w:r>
                </w:p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sz w:val="24"/>
                      <w:szCs w:val="24"/>
                    </w:rPr>
                    <w:t>AUGÉ, Marc. Não-lugares : introducao a uma antropologia da supermodernidade. Campinas, SP : Papirus, 2016.</w:t>
                  </w: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894D3E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Memória e História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NORA, Pierre. “Entre Memória e História: a problemática dos lugares”, In: Projeto História. São Paulo: PUC, n. 10, pp. 07-28, dezembro de 1993</w:t>
                  </w: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894D3E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Avaliação Intermediária – P1</w:t>
                  </w:r>
                </w:p>
                <w:p w:rsidR="004915E3" w:rsidRPr="009D5DF3" w:rsidRDefault="004915E3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6B06EE" w:rsidRPr="009D5DF3" w:rsidRDefault="006B06EE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Calibri"/>
                      <w:b/>
                      <w:color w:val="000000" w:themeColor="text1"/>
                      <w:sz w:val="24"/>
                      <w:szCs w:val="24"/>
                    </w:rPr>
                    <w:t>Reapresentação dos planos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lastRenderedPageBreak/>
                    <w:t>1</w:t>
                  </w:r>
                  <w:r w:rsidR="00894D3E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lastRenderedPageBreak/>
                    <w:t>Devolutiva – P1</w:t>
                  </w:r>
                </w:p>
                <w:p w:rsidR="006B06EE" w:rsidRPr="009D5DF3" w:rsidRDefault="006B06EE" w:rsidP="006B06EE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894D3E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Organização dos grupos – seleção dos temas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894D3E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Histórico - orientação dos grupos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894D3E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Histórico - orientação dos grupos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E72D39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894D3E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Entrega do histórico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894D3E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Roteiro - orientação dos grupos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894D3E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Roteiro - orientação dos grupos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  <w:r w:rsidR="00894D3E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Entrega do roteiro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894D3E" w:rsidRPr="009D5DF3" w:rsidTr="00AD14C8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94D3E" w:rsidRPr="009D5DF3" w:rsidRDefault="00894D3E" w:rsidP="00894D3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894D3E" w:rsidRPr="009D5DF3" w:rsidRDefault="00894D3E" w:rsidP="00894D3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94D3E" w:rsidRPr="009D5DF3" w:rsidRDefault="00894D3E" w:rsidP="00894D3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Produção do vídeo - orientação dos grupos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4D3E" w:rsidRPr="009D5DF3" w:rsidRDefault="00894D3E" w:rsidP="00894D3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894D3E" w:rsidRPr="009D5DF3" w:rsidTr="00AD14C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94D3E" w:rsidRPr="009D5DF3" w:rsidRDefault="00894D3E" w:rsidP="00894D3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894D3E" w:rsidRPr="009D5DF3" w:rsidRDefault="00894D3E" w:rsidP="00894D3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94D3E" w:rsidRPr="009D5DF3" w:rsidRDefault="00894D3E" w:rsidP="00894D3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Produção do vídeo - orientação dos grupos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4D3E" w:rsidRPr="009D5DF3" w:rsidRDefault="00894D3E" w:rsidP="00894D3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  <w:r w:rsidR="00E72D39"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Produção do vídeo - orientação dos grupos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  <w:r w:rsidR="00E72D39"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5928EC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Produção do vídeo - orientação dos grupos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FA37EA" w:rsidRPr="009D5DF3" w:rsidTr="0041039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  <w:r w:rsidR="00E72D39" w:rsidRPr="009D5DF3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9D5DF3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P2 -  Apresentação dos curtas e debates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37EA" w:rsidRPr="009D5DF3" w:rsidRDefault="00FA37EA" w:rsidP="00410396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</w:tbl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</w:p>
        </w:tc>
      </w:tr>
      <w:tr w:rsidR="00FA37EA" w:rsidRPr="009D5DF3" w:rsidTr="00410396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276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>N1- Avaliação individual e teórica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>N2- Entrega de todas as etapas nas datas estipuladas – avaliação do envolvimento dos grupos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>Entrega do projeto final contendo histórico/ reflexão e roteiro impressos (normas da ABNT), além de uma cópia do curta/ documentário: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lastRenderedPageBreak/>
              <w:t>Criatividade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>Adequação às propostas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>Cuidado com a formatacão dos documentos e edição dos curtas/ documentários</w:t>
            </w:r>
          </w:p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>Apresentação dos curtas/ documentários e debate sobre a trajetória da pesquisa: desafios, dificuldades, conquistas</w:t>
            </w:r>
          </w:p>
        </w:tc>
      </w:tr>
      <w:tr w:rsidR="00FA37EA" w:rsidRPr="009D5DF3" w:rsidTr="00410396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7EA" w:rsidRPr="009D5DF3" w:rsidRDefault="00FA37EA" w:rsidP="00410396">
            <w:pPr>
              <w:spacing w:line="360" w:lineRule="auto"/>
              <w:jc w:val="both"/>
              <w:rPr>
                <w:rStyle w:val="Nmerodepgina"/>
                <w:rFonts w:asciiTheme="minorHAnsi" w:eastAsia="Calibri" w:hAnsiTheme="minorHAnsi" w:cs="Calibri"/>
                <w:b/>
                <w:bCs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lastRenderedPageBreak/>
              <w:t>Bibliografia Básica:</w:t>
            </w:r>
          </w:p>
          <w:p w:rsidR="00FA37EA" w:rsidRPr="009D5DF3" w:rsidRDefault="00FA37EA" w:rsidP="004103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Calibri" w:hAnsiTheme="minorHAnsi" w:cs="Calibri"/>
                <w:sz w:val="24"/>
                <w:szCs w:val="24"/>
              </w:rPr>
            </w:pPr>
            <w:r w:rsidRPr="009D5DF3">
              <w:rPr>
                <w:rFonts w:asciiTheme="minorHAnsi" w:eastAsia="Calibri" w:hAnsiTheme="minorHAnsi" w:cs="Calibri"/>
                <w:sz w:val="24"/>
                <w:szCs w:val="24"/>
              </w:rPr>
              <w:t>BARTHES, R.</w:t>
            </w:r>
            <w:r w:rsidR="009D5DF3" w:rsidRPr="009D5DF3">
              <w:rPr>
                <w:rFonts w:asciiTheme="minorHAnsi" w:eastAsia="Calibri" w:hAnsiTheme="minorHAnsi" w:cs="Calibri"/>
                <w:sz w:val="24"/>
                <w:szCs w:val="24"/>
              </w:rPr>
              <w:t xml:space="preserve"> </w:t>
            </w:r>
            <w:r w:rsidRPr="009D5DF3">
              <w:rPr>
                <w:rFonts w:asciiTheme="minorHAnsi" w:eastAsia="Calibri" w:hAnsiTheme="minorHAnsi" w:cs="Calibri"/>
                <w:sz w:val="24"/>
                <w:szCs w:val="24"/>
              </w:rPr>
              <w:t xml:space="preserve">O Óbvio e o Obtuso. Rio de Janeiro: Editora Nova Fronteira, 1990.                                                                                             </w:t>
            </w:r>
          </w:p>
          <w:p w:rsidR="00FA37EA" w:rsidRPr="009D5DF3" w:rsidRDefault="00FA37EA" w:rsidP="004103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Calibri" w:hAnsiTheme="minorHAnsi" w:cs="Calibri"/>
                <w:sz w:val="24"/>
                <w:szCs w:val="24"/>
              </w:rPr>
            </w:pPr>
            <w:r w:rsidRPr="009D5DF3">
              <w:rPr>
                <w:rFonts w:asciiTheme="minorHAnsi" w:eastAsia="Calibri" w:hAnsiTheme="minorHAnsi" w:cs="Calibri"/>
                <w:sz w:val="24"/>
                <w:szCs w:val="24"/>
              </w:rPr>
              <w:t xml:space="preserve">CERTEAU, Michel de. </w:t>
            </w:r>
            <w:r w:rsidRPr="009D5DF3">
              <w:rPr>
                <w:rFonts w:asciiTheme="minorHAnsi" w:eastAsia="Calibri" w:hAnsiTheme="minorHAnsi" w:cs="Calibri"/>
                <w:iCs/>
                <w:sz w:val="24"/>
                <w:szCs w:val="24"/>
              </w:rPr>
              <w:t>A invenção do cotidiano. Arte do fazer.</w:t>
            </w:r>
            <w:r w:rsidRPr="009D5DF3">
              <w:rPr>
                <w:rFonts w:asciiTheme="minorHAnsi" w:eastAsia="Calibri" w:hAnsiTheme="minorHAnsi" w:cs="Calibri"/>
                <w:sz w:val="24"/>
                <w:szCs w:val="24"/>
              </w:rPr>
              <w:t xml:space="preserve"> Petrópolis. Vozes, 1994.</w:t>
            </w:r>
          </w:p>
          <w:p w:rsidR="00FA37EA" w:rsidRPr="009D5DF3" w:rsidRDefault="00FA37EA" w:rsidP="004103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Calibri" w:hAnsiTheme="minorHAnsi" w:cs="Calibri"/>
                <w:sz w:val="24"/>
                <w:szCs w:val="24"/>
              </w:rPr>
            </w:pPr>
            <w:r w:rsidRPr="009D5DF3">
              <w:rPr>
                <w:rFonts w:asciiTheme="minorHAnsi" w:eastAsia="Calibri" w:hAnsiTheme="minorHAnsi" w:cs="Calibri"/>
                <w:sz w:val="24"/>
                <w:szCs w:val="24"/>
              </w:rPr>
              <w:t xml:space="preserve">COELHO NETTO, J. T. </w:t>
            </w:r>
            <w:r w:rsidRPr="009D5DF3">
              <w:rPr>
                <w:rFonts w:asciiTheme="minorHAnsi" w:eastAsia="Calibri" w:hAnsiTheme="minorHAnsi" w:cs="Calibri"/>
                <w:iCs/>
                <w:sz w:val="24"/>
                <w:szCs w:val="24"/>
              </w:rPr>
              <w:t>Semiótica, Informação e Comunicação.</w:t>
            </w:r>
            <w:r w:rsidRPr="009D5DF3">
              <w:rPr>
                <w:rFonts w:asciiTheme="minorHAnsi" w:eastAsia="Calibri" w:hAnsiTheme="minorHAnsi" w:cs="Calibri"/>
                <w:sz w:val="24"/>
                <w:szCs w:val="24"/>
              </w:rPr>
              <w:t xml:space="preserve"> São Paulo: Perspectiva, 2003.</w:t>
            </w:r>
          </w:p>
          <w:p w:rsidR="00FA37EA" w:rsidRPr="009D5DF3" w:rsidRDefault="00FA37EA" w:rsidP="004103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Calibri" w:hAnsiTheme="minorHAnsi" w:cs="Calibri"/>
                <w:sz w:val="24"/>
                <w:szCs w:val="24"/>
              </w:rPr>
            </w:pPr>
            <w:r w:rsidRPr="009D5DF3">
              <w:rPr>
                <w:rFonts w:asciiTheme="minorHAnsi" w:eastAsia="Calibri" w:hAnsiTheme="minorHAnsi" w:cs="Calibri"/>
                <w:sz w:val="24"/>
                <w:szCs w:val="24"/>
              </w:rPr>
              <w:t xml:space="preserve">MATTELART, Armand. </w:t>
            </w:r>
            <w:r w:rsidRPr="009D5DF3">
              <w:rPr>
                <w:rFonts w:asciiTheme="minorHAnsi" w:eastAsia="Calibri" w:hAnsiTheme="minorHAnsi" w:cs="Calibri"/>
                <w:iCs/>
                <w:sz w:val="24"/>
                <w:szCs w:val="24"/>
              </w:rPr>
              <w:t>História das teorias da comunicação.</w:t>
            </w:r>
            <w:r w:rsidRPr="009D5DF3">
              <w:rPr>
                <w:rFonts w:asciiTheme="minorHAnsi" w:eastAsia="Calibri" w:hAnsiTheme="minorHAnsi" w:cs="Calibri"/>
                <w:sz w:val="24"/>
                <w:szCs w:val="24"/>
              </w:rPr>
              <w:t xml:space="preserve"> São Paulo: Loyola, 2011</w:t>
            </w:r>
          </w:p>
        </w:tc>
      </w:tr>
      <w:tr w:rsidR="00FA37EA" w:rsidRPr="009D5DF3" w:rsidTr="00410396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D39" w:rsidRPr="00C0700A" w:rsidRDefault="00FA37EA" w:rsidP="00C0700A">
            <w:pPr>
              <w:spacing w:line="360" w:lineRule="auto"/>
              <w:jc w:val="both"/>
              <w:rPr>
                <w:rStyle w:val="nfaseIntensa1"/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9D5DF3">
              <w:rPr>
                <w:rStyle w:val="Nmerodepgina"/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Bibliografia Complementar:</w:t>
            </w:r>
          </w:p>
          <w:p w:rsidR="009D5DF3" w:rsidRPr="009D5DF3" w:rsidRDefault="00E72D39" w:rsidP="00E72D39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9D5DF3">
              <w:rPr>
                <w:rFonts w:asciiTheme="minorHAnsi" w:hAnsiTheme="minorHAnsi" w:cs="Arial"/>
                <w:sz w:val="24"/>
                <w:szCs w:val="24"/>
              </w:rPr>
              <w:t>AUGÉ, Marc. Não-lugares: introdu</w:t>
            </w:r>
            <w:r w:rsidR="009D5DF3" w:rsidRPr="009D5DF3">
              <w:rPr>
                <w:rFonts w:asciiTheme="minorHAnsi" w:hAnsiTheme="minorHAnsi" w:cs="Arial"/>
                <w:sz w:val="24"/>
                <w:szCs w:val="24"/>
              </w:rPr>
              <w:t>çã</w:t>
            </w:r>
            <w:r w:rsidRPr="009D5DF3">
              <w:rPr>
                <w:rFonts w:asciiTheme="minorHAnsi" w:hAnsiTheme="minorHAnsi" w:cs="Arial"/>
                <w:sz w:val="24"/>
                <w:szCs w:val="24"/>
              </w:rPr>
              <w:t>o a uma antropologia da supermodernidade. Campinas: Papirus, 2016.</w:t>
            </w:r>
          </w:p>
          <w:p w:rsidR="009D5DF3" w:rsidRPr="009D5DF3" w:rsidRDefault="009D5DF3" w:rsidP="009D5DF3">
            <w:pPr>
              <w:jc w:val="both"/>
              <w:rPr>
                <w:rFonts w:asciiTheme="minorHAnsi" w:hAnsiTheme="minorHAnsi" w:cs="Calibri"/>
                <w:iCs/>
                <w:sz w:val="24"/>
                <w:szCs w:val="24"/>
              </w:rPr>
            </w:pPr>
            <w:r w:rsidRPr="009D5DF3">
              <w:rPr>
                <w:rFonts w:asciiTheme="minorHAnsi" w:hAnsiTheme="minorHAnsi" w:cs="Calibri"/>
                <w:iCs/>
                <w:sz w:val="24"/>
                <w:szCs w:val="24"/>
              </w:rPr>
              <w:t xml:space="preserve">BRIGGS, A. e BURKE, P. </w:t>
            </w:r>
            <w:r w:rsidRPr="009D5DF3">
              <w:rPr>
                <w:rFonts w:asciiTheme="minorHAnsi" w:hAnsiTheme="minorHAnsi" w:cs="Calibri"/>
                <w:sz w:val="24"/>
                <w:szCs w:val="24"/>
              </w:rPr>
              <w:t>Uma História Social da Mídia.</w:t>
            </w:r>
            <w:r w:rsidRPr="009D5DF3">
              <w:rPr>
                <w:rFonts w:asciiTheme="minorHAnsi" w:hAnsiTheme="minorHAnsi" w:cs="Calibri"/>
                <w:iCs/>
                <w:sz w:val="24"/>
                <w:szCs w:val="24"/>
              </w:rPr>
              <w:t xml:space="preserve"> Rio de Janeiro: Zahar, 2006.</w:t>
            </w:r>
          </w:p>
          <w:p w:rsidR="009D5DF3" w:rsidRPr="009D5DF3" w:rsidRDefault="009D5DF3" w:rsidP="009D5DF3">
            <w:pPr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9D5DF3">
              <w:rPr>
                <w:rStyle w:val="nfaseIntensa1"/>
                <w:rFonts w:asciiTheme="minorHAnsi" w:hAnsiTheme="minorHAnsi" w:cs="Arial"/>
                <w:sz w:val="24"/>
                <w:szCs w:val="24"/>
              </w:rPr>
              <w:t>NORA, Pierre. “Entre Memória e História: a problemática dos lugares”, In: Projeto História. São Paulo: PUC, n. 10, pp. 07-28, dezembro de 1993</w:t>
            </w:r>
            <w:r w:rsidRPr="009D5DF3">
              <w:rPr>
                <w:rStyle w:val="nfaseIntensa1"/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9D5DF3" w:rsidRPr="009D5DF3" w:rsidRDefault="009D5DF3" w:rsidP="009D5DF3">
            <w:pPr>
              <w:jc w:val="both"/>
              <w:rPr>
                <w:ins w:id="1" w:author="Patricio Dugnani" w:date="2013-03-25T15:04:00Z"/>
                <w:rFonts w:asciiTheme="minorHAnsi" w:hAnsiTheme="minorHAnsi" w:cs="Times New Roman"/>
                <w:sz w:val="24"/>
                <w:szCs w:val="24"/>
              </w:rPr>
            </w:pPr>
            <w:ins w:id="2" w:author="Patricio Dugnani" w:date="2013-03-25T15:04:00Z">
              <w:r w:rsidRPr="009D5DF3">
                <w:rPr>
                  <w:rFonts w:asciiTheme="minorHAnsi" w:hAnsiTheme="minorHAnsi" w:cs="Times New Roman"/>
                  <w:sz w:val="24"/>
                  <w:szCs w:val="24"/>
                </w:rPr>
                <w:t xml:space="preserve">NOTH, W. </w:t>
              </w:r>
              <w:r w:rsidRPr="009D5DF3">
                <w:rPr>
                  <w:rFonts w:asciiTheme="minorHAnsi" w:hAnsiTheme="minorHAnsi" w:cs="Times New Roman"/>
                  <w:iCs/>
                  <w:sz w:val="24"/>
                  <w:szCs w:val="24"/>
                </w:rPr>
                <w:t>Panorâmica da Semiótica.</w:t>
              </w:r>
              <w:r w:rsidRPr="009D5DF3">
                <w:rPr>
                  <w:rFonts w:asciiTheme="minorHAnsi" w:hAnsiTheme="minorHAnsi" w:cs="Times New Roman"/>
                  <w:sz w:val="24"/>
                  <w:szCs w:val="24"/>
                </w:rPr>
                <w:t xml:space="preserve"> São Paulo: AnnaBlume, 1998.</w:t>
              </w:r>
            </w:ins>
          </w:p>
          <w:p w:rsidR="009D5DF3" w:rsidRPr="009D5DF3" w:rsidRDefault="009D5DF3" w:rsidP="009D5DF3">
            <w:pPr>
              <w:jc w:val="both"/>
              <w:rPr>
                <w:rFonts w:asciiTheme="minorHAnsi" w:hAnsiTheme="minorHAnsi" w:cs="Calibri"/>
                <w:iCs/>
                <w:sz w:val="24"/>
                <w:szCs w:val="24"/>
              </w:rPr>
            </w:pPr>
            <w:r w:rsidRPr="009D5DF3">
              <w:rPr>
                <w:rFonts w:asciiTheme="minorHAnsi" w:hAnsiTheme="minorHAnsi" w:cs="Calibri"/>
                <w:iCs/>
                <w:sz w:val="24"/>
                <w:szCs w:val="24"/>
              </w:rPr>
              <w:t xml:space="preserve">PENN, G. Análise Semiótica de Imagens Paradas. In BAUER, M. W. GASKELL, </w:t>
            </w:r>
            <w:r w:rsidRPr="009D5DF3">
              <w:rPr>
                <w:rFonts w:asciiTheme="minorHAnsi" w:hAnsiTheme="minorHAnsi" w:cs="Calibri"/>
                <w:sz w:val="24"/>
                <w:szCs w:val="24"/>
              </w:rPr>
              <w:t xml:space="preserve">G. Pesquisa Qualitativa com Texto, Imagem e Som. </w:t>
            </w:r>
            <w:r w:rsidRPr="009D5DF3">
              <w:rPr>
                <w:rFonts w:asciiTheme="minorHAnsi" w:hAnsiTheme="minorHAnsi" w:cs="Calibri"/>
                <w:iCs/>
                <w:sz w:val="24"/>
                <w:szCs w:val="24"/>
              </w:rPr>
              <w:t>Petrópolis: Vozes, 2007.</w:t>
            </w:r>
          </w:p>
          <w:p w:rsidR="009D5DF3" w:rsidRPr="009D5DF3" w:rsidRDefault="009D5DF3" w:rsidP="009D5DF3">
            <w:pPr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ins w:id="3" w:author="Patricio Dugnani" w:date="2013-03-25T15:04:00Z">
              <w:r w:rsidRPr="009D5DF3">
                <w:rPr>
                  <w:rFonts w:asciiTheme="minorHAnsi" w:hAnsiTheme="minorHAnsi" w:cs="Times New Roman"/>
                  <w:sz w:val="24"/>
                  <w:szCs w:val="24"/>
                </w:rPr>
                <w:t xml:space="preserve">SAUSSURE, F. </w:t>
              </w:r>
              <w:r w:rsidRPr="009D5DF3">
                <w:rPr>
                  <w:rFonts w:asciiTheme="minorHAnsi" w:hAnsiTheme="minorHAnsi" w:cs="Times New Roman"/>
                  <w:iCs/>
                  <w:sz w:val="24"/>
                  <w:szCs w:val="24"/>
                </w:rPr>
                <w:t>Curso de Ling</w:t>
              </w:r>
            </w:ins>
            <w:r w:rsidRPr="009D5DF3">
              <w:rPr>
                <w:rFonts w:asciiTheme="minorHAnsi" w:hAnsiTheme="minorHAnsi" w:cs="Times New Roman"/>
                <w:iCs/>
                <w:sz w:val="24"/>
                <w:szCs w:val="24"/>
              </w:rPr>
              <w:t>u</w:t>
            </w:r>
            <w:ins w:id="4" w:author="Patricio Dugnani" w:date="2013-03-25T15:04:00Z">
              <w:r w:rsidRPr="009D5DF3">
                <w:rPr>
                  <w:rFonts w:asciiTheme="minorHAnsi" w:hAnsiTheme="minorHAnsi" w:cs="Times New Roman"/>
                  <w:iCs/>
                  <w:sz w:val="24"/>
                  <w:szCs w:val="24"/>
                </w:rPr>
                <w:t>ística Geral.</w:t>
              </w:r>
              <w:r w:rsidRPr="009D5DF3">
                <w:rPr>
                  <w:rFonts w:asciiTheme="minorHAnsi" w:hAnsiTheme="minorHAnsi" w:cs="Times New Roman"/>
                  <w:i/>
                  <w:sz w:val="24"/>
                  <w:szCs w:val="24"/>
                </w:rPr>
                <w:t xml:space="preserve"> </w:t>
              </w:r>
              <w:r w:rsidRPr="009D5DF3">
                <w:rPr>
                  <w:rFonts w:asciiTheme="minorHAnsi" w:hAnsiTheme="minorHAnsi" w:cs="Times New Roman"/>
                  <w:sz w:val="24"/>
                  <w:szCs w:val="24"/>
                </w:rPr>
                <w:t>São Paulo: Cultrix, 1995.</w:t>
              </w:r>
            </w:ins>
          </w:p>
          <w:p w:rsidR="009D5DF3" w:rsidRPr="009D5DF3" w:rsidRDefault="009D5DF3" w:rsidP="009D5DF3">
            <w:pPr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9D5DF3">
              <w:rPr>
                <w:rFonts w:asciiTheme="minorHAnsi" w:hAnsiTheme="minorHAnsi" w:cs="Times New Roman"/>
                <w:sz w:val="24"/>
                <w:szCs w:val="24"/>
              </w:rPr>
              <w:t xml:space="preserve">SONTAG, S. </w:t>
            </w:r>
            <w:r w:rsidRPr="009D5DF3">
              <w:rPr>
                <w:rFonts w:asciiTheme="minorHAnsi" w:hAnsiTheme="minorHAnsi" w:cs="Times New Roman"/>
                <w:iCs/>
                <w:sz w:val="24"/>
                <w:szCs w:val="24"/>
              </w:rPr>
              <w:t>Sobre Fotografia</w:t>
            </w:r>
            <w:r w:rsidRPr="009D5DF3">
              <w:rPr>
                <w:rFonts w:asciiTheme="minorHAnsi" w:hAnsiTheme="minorHAnsi" w:cs="Times New Roman"/>
                <w:i/>
                <w:sz w:val="24"/>
                <w:szCs w:val="24"/>
              </w:rPr>
              <w:t xml:space="preserve">. </w:t>
            </w:r>
            <w:r w:rsidRPr="009D5DF3">
              <w:rPr>
                <w:rFonts w:asciiTheme="minorHAnsi" w:hAnsiTheme="minorHAnsi" w:cs="Times New Roman"/>
                <w:sz w:val="24"/>
                <w:szCs w:val="24"/>
              </w:rPr>
              <w:t>São Paulo: Companhia das letras, 2004.</w:t>
            </w:r>
          </w:p>
          <w:p w:rsidR="00FA37EA" w:rsidRPr="009D5DF3" w:rsidRDefault="00FA37EA" w:rsidP="00410396">
            <w:pPr>
              <w:jc w:val="both"/>
              <w:rPr>
                <w:rFonts w:asciiTheme="minorHAnsi" w:hAnsiTheme="minorHAnsi" w:cs="Calibri"/>
                <w:iCs/>
                <w:sz w:val="24"/>
                <w:szCs w:val="24"/>
              </w:rPr>
            </w:pPr>
          </w:p>
        </w:tc>
      </w:tr>
    </w:tbl>
    <w:p w:rsidR="00344531" w:rsidRPr="009D5DF3" w:rsidRDefault="000F09C7">
      <w:pPr>
        <w:rPr>
          <w:rFonts w:asciiTheme="minorHAnsi" w:hAnsiTheme="minorHAnsi"/>
          <w:sz w:val="24"/>
          <w:szCs w:val="24"/>
        </w:rPr>
      </w:pPr>
    </w:p>
    <w:sectPr w:rsidR="00344531" w:rsidRPr="009D5D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tricio Dugnani">
    <w15:presenceInfo w15:providerId="Windows Live" w15:userId="995e80b248bc40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PT" w:vendorID="64" w:dllVersion="409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7EA"/>
    <w:rsid w:val="0009270E"/>
    <w:rsid w:val="000F09C7"/>
    <w:rsid w:val="004915E3"/>
    <w:rsid w:val="005928EC"/>
    <w:rsid w:val="006B06EE"/>
    <w:rsid w:val="00894D3E"/>
    <w:rsid w:val="009D5DF3"/>
    <w:rsid w:val="00B36714"/>
    <w:rsid w:val="00C0700A"/>
    <w:rsid w:val="00D31843"/>
    <w:rsid w:val="00E72D39"/>
    <w:rsid w:val="00FA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8D233-0EF7-4E3C-B246-AC6539B5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FA37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uiPriority w:val="99"/>
    <w:rsid w:val="00FA37EA"/>
    <w:rPr>
      <w:lang w:val="pt-PT"/>
    </w:rPr>
  </w:style>
  <w:style w:type="character" w:customStyle="1" w:styleId="nfaseIntensa1">
    <w:name w:val="Ênfase Intensa1"/>
    <w:rsid w:val="00FA3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Mirtes de Moraes</dc:creator>
  <cp:keywords/>
  <dc:description/>
  <cp:lastModifiedBy>DANIELA SACUCHI AMERENO</cp:lastModifiedBy>
  <cp:revision>2</cp:revision>
  <dcterms:created xsi:type="dcterms:W3CDTF">2020-02-11T19:20:00Z</dcterms:created>
  <dcterms:modified xsi:type="dcterms:W3CDTF">2020-02-11T19:20:00Z</dcterms:modified>
</cp:coreProperties>
</file>